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06B" w:rsidRPr="00767DE0" w:rsidRDefault="00AD0062" w:rsidP="0051306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</w:t>
      </w:r>
      <w:r w:rsidR="00A15849">
        <w:rPr>
          <w:rFonts w:ascii="Times New Roman" w:hAnsi="Times New Roman" w:cs="Times New Roman"/>
          <w:sz w:val="24"/>
          <w:szCs w:val="24"/>
        </w:rPr>
        <w:t xml:space="preserve"> </w:t>
      </w:r>
      <w:r w:rsidR="00A15849" w:rsidRPr="00A15849">
        <w:rPr>
          <w:rFonts w:ascii="Times New Roman" w:hAnsi="Times New Roman" w:cs="Times New Roman"/>
          <w:sz w:val="24"/>
          <w:szCs w:val="24"/>
        </w:rPr>
        <w:t>призеров и победителей</w:t>
      </w:r>
      <w:r w:rsidR="00A15849">
        <w:rPr>
          <w:rFonts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учеников </w:t>
      </w:r>
    </w:p>
    <w:p w:rsidR="0051306B" w:rsidRPr="00767DE0" w:rsidRDefault="0051306B" w:rsidP="0051306B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767DE0">
        <w:rPr>
          <w:rFonts w:ascii="Times New Roman" w:hAnsi="Times New Roman" w:cs="Times New Roman"/>
          <w:iCs/>
          <w:sz w:val="24"/>
          <w:szCs w:val="24"/>
        </w:rPr>
        <w:t>н</w:t>
      </w:r>
      <w:r w:rsidRPr="00767DE0">
        <w:rPr>
          <w:rFonts w:ascii="Times New Roman" w:hAnsi="Times New Roman" w:cs="Times New Roman"/>
          <w:sz w:val="24"/>
          <w:szCs w:val="24"/>
        </w:rPr>
        <w:t>аучно-образовательной  конференции «</w:t>
      </w:r>
      <w:proofErr w:type="spellStart"/>
      <w:r w:rsidRPr="00767DE0">
        <w:rPr>
          <w:rFonts w:ascii="Times New Roman" w:hAnsi="Times New Roman" w:cs="Times New Roman"/>
          <w:sz w:val="24"/>
          <w:szCs w:val="24"/>
        </w:rPr>
        <w:t>Хузиахметовские</w:t>
      </w:r>
      <w:proofErr w:type="spellEnd"/>
      <w:r w:rsidRPr="00767DE0">
        <w:rPr>
          <w:rFonts w:ascii="Times New Roman" w:hAnsi="Times New Roman" w:cs="Times New Roman"/>
          <w:sz w:val="24"/>
          <w:szCs w:val="24"/>
        </w:rPr>
        <w:t xml:space="preserve"> чтения. Основные направления совершенствования средств и мет</w:t>
      </w:r>
      <w:r w:rsidR="002F08F3">
        <w:rPr>
          <w:rFonts w:ascii="Times New Roman" w:hAnsi="Times New Roman" w:cs="Times New Roman"/>
          <w:sz w:val="24"/>
          <w:szCs w:val="24"/>
        </w:rPr>
        <w:t>одов обучения и воспитания»-2022</w:t>
      </w:r>
      <w:r w:rsidRPr="00767DE0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51306B" w:rsidRDefault="0051306B" w:rsidP="00531859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51306B" w:rsidRDefault="0051306B" w:rsidP="00531859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531859">
        <w:rPr>
          <w:rFonts w:ascii="Times New Roman" w:hAnsi="Times New Roman" w:cs="Times New Roman"/>
          <w:sz w:val="24"/>
          <w:szCs w:val="24"/>
        </w:rPr>
        <w:t>екци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gramStart"/>
      <w:r w:rsidR="0053185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531859">
        <w:rPr>
          <w:rFonts w:ascii="Times New Roman" w:hAnsi="Times New Roman" w:cs="Times New Roman"/>
          <w:sz w:val="24"/>
          <w:szCs w:val="24"/>
        </w:rPr>
        <w:t xml:space="preserve"> </w:t>
      </w:r>
      <w:r w:rsidR="00531859" w:rsidRPr="00C00E43">
        <w:rPr>
          <w:rFonts w:ascii="Times New Roman" w:hAnsi="Times New Roman"/>
          <w:sz w:val="24"/>
          <w:szCs w:val="24"/>
        </w:rPr>
        <w:t>Информационная кибернетика</w:t>
      </w:r>
      <w:ins w:id="0" w:author="н.русь" w:date="2020-12-12T09:33:00Z">
        <w:r w:rsidR="00531859" w:rsidRPr="00C00E43">
          <w:rPr>
            <w:rFonts w:ascii="Times New Roman" w:hAnsi="Times New Roman"/>
            <w:sz w:val="24"/>
            <w:szCs w:val="24"/>
          </w:rPr>
          <w:t xml:space="preserve"> </w:t>
        </w:r>
      </w:ins>
    </w:p>
    <w:p w:rsidR="00531859" w:rsidRDefault="00531859" w:rsidP="005318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129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5047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6"/>
        <w:gridCol w:w="1760"/>
        <w:gridCol w:w="2265"/>
        <w:gridCol w:w="1892"/>
        <w:gridCol w:w="2356"/>
        <w:gridCol w:w="2925"/>
        <w:gridCol w:w="1800"/>
        <w:gridCol w:w="1603"/>
      </w:tblGrid>
      <w:tr w:rsidR="00A15849" w:rsidRPr="0051306B" w:rsidTr="00A15849">
        <w:trPr>
          <w:trHeight w:val="570"/>
        </w:trPr>
        <w:tc>
          <w:tcPr>
            <w:tcW w:w="446" w:type="dxa"/>
          </w:tcPr>
          <w:p w:rsidR="00A15849" w:rsidRPr="0051306B" w:rsidRDefault="00A15849" w:rsidP="0029600D">
            <w:pPr>
              <w:spacing w:after="0" w:line="240" w:lineRule="auto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849" w:rsidRPr="0051306B" w:rsidRDefault="00A1584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60" w:type="dxa"/>
          </w:tcPr>
          <w:p w:rsidR="00A15849" w:rsidRPr="0051306B" w:rsidRDefault="00A15849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Ф.И.О.ученика</w:t>
            </w:r>
            <w:proofErr w:type="spellEnd"/>
          </w:p>
          <w:p w:rsidR="00A15849" w:rsidRPr="0051306B" w:rsidRDefault="00A1584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A15849" w:rsidRPr="0051306B" w:rsidRDefault="00A15849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A15849" w:rsidRPr="0051306B" w:rsidRDefault="00A1584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A15849" w:rsidRPr="00C9490D" w:rsidRDefault="00A15849" w:rsidP="00C94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90D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A15849" w:rsidRPr="00C9490D" w:rsidRDefault="00A15849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</w:tcPr>
          <w:p w:rsidR="00A15849" w:rsidRPr="0051306B" w:rsidRDefault="00A1584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925" w:type="dxa"/>
          </w:tcPr>
          <w:p w:rsidR="00A15849" w:rsidRPr="0051306B" w:rsidRDefault="00A15849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эл.адрес</w:t>
            </w:r>
            <w:proofErr w:type="spellEnd"/>
          </w:p>
          <w:p w:rsidR="00A15849" w:rsidRPr="0051306B" w:rsidRDefault="00A1584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A15849" w:rsidRPr="0051306B" w:rsidRDefault="00A15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A15849" w:rsidRPr="0051306B" w:rsidRDefault="00A15849" w:rsidP="00513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A15849" w:rsidRDefault="00A15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A15849" w:rsidRPr="0051306B" w:rsidRDefault="00A15849" w:rsidP="00A15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849" w:rsidRPr="0051306B" w:rsidTr="00A15849">
        <w:trPr>
          <w:trHeight w:val="465"/>
        </w:trPr>
        <w:tc>
          <w:tcPr>
            <w:tcW w:w="446" w:type="dxa"/>
          </w:tcPr>
          <w:p w:rsidR="00A15849" w:rsidRPr="0051306B" w:rsidRDefault="00A1584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0" w:type="dxa"/>
          </w:tcPr>
          <w:p w:rsidR="00A15849" w:rsidRPr="0051306B" w:rsidRDefault="00A1584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8F3">
              <w:rPr>
                <w:rFonts w:ascii="Times New Roman" w:hAnsi="Times New Roman" w:cs="Times New Roman"/>
                <w:sz w:val="24"/>
                <w:szCs w:val="24"/>
              </w:rPr>
              <w:t>Михайлов Богдан Вадимович</w:t>
            </w:r>
          </w:p>
        </w:tc>
        <w:tc>
          <w:tcPr>
            <w:tcW w:w="2265" w:type="dxa"/>
          </w:tcPr>
          <w:p w:rsidR="00A15849" w:rsidRPr="0051306B" w:rsidRDefault="00A1584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E1A">
              <w:rPr>
                <w:rFonts w:ascii="Times New Roman" w:eastAsia="Georgia" w:hAnsi="Times New Roman" w:cs="Times New Roman"/>
                <w:bCs/>
                <w:sz w:val="24"/>
                <w:szCs w:val="24"/>
                <w:lang w:eastAsia="en-US"/>
              </w:rPr>
              <w:t>г. Казань, ул. Назарбаева 48, +7(843)-277-23-28,</w:t>
            </w:r>
            <w:r w:rsidRPr="005A2E1A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hyperlink r:id="rId4" w:history="1">
              <w:r w:rsidRPr="005A2E1A">
                <w:rPr>
                  <w:rFonts w:ascii="Times New Roman" w:eastAsia="Georgia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en-US"/>
                </w:rPr>
                <w:t>schg027@mail.ru</w:t>
              </w:r>
            </w:hyperlink>
          </w:p>
        </w:tc>
        <w:tc>
          <w:tcPr>
            <w:tcW w:w="1892" w:type="dxa"/>
          </w:tcPr>
          <w:p w:rsidR="00A15849" w:rsidRPr="0051306B" w:rsidRDefault="00A1584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E1A"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№ 27 с татарским языком обучения имени </w:t>
            </w:r>
            <w:proofErr w:type="spellStart"/>
            <w:r w:rsidRPr="005A2E1A">
              <w:rPr>
                <w:rFonts w:ascii="Times New Roman" w:hAnsi="Times New Roman" w:cs="Times New Roman"/>
                <w:sz w:val="24"/>
                <w:szCs w:val="24"/>
              </w:rPr>
              <w:t>Хади</w:t>
            </w:r>
            <w:proofErr w:type="spellEnd"/>
            <w:r w:rsidRPr="005A2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2E1A">
              <w:rPr>
                <w:rFonts w:ascii="Times New Roman" w:hAnsi="Times New Roman" w:cs="Times New Roman"/>
                <w:sz w:val="24"/>
                <w:szCs w:val="24"/>
              </w:rPr>
              <w:t>Такташа</w:t>
            </w:r>
            <w:proofErr w:type="spellEnd"/>
            <w:r w:rsidRPr="005A2E1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56" w:type="dxa"/>
          </w:tcPr>
          <w:p w:rsidR="00A15849" w:rsidRPr="0051306B" w:rsidRDefault="00A1584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8F3">
              <w:rPr>
                <w:rFonts w:ascii="Times New Roman" w:hAnsi="Times New Roman" w:cs="Times New Roman"/>
                <w:sz w:val="24"/>
                <w:szCs w:val="24"/>
              </w:rPr>
              <w:t>Создание компьютерной игры “</w:t>
            </w:r>
            <w:proofErr w:type="spellStart"/>
            <w:r w:rsidRPr="002F08F3">
              <w:rPr>
                <w:rFonts w:ascii="Times New Roman" w:hAnsi="Times New Roman" w:cs="Times New Roman"/>
                <w:sz w:val="24"/>
                <w:szCs w:val="24"/>
              </w:rPr>
              <w:t>Mushroomer</w:t>
            </w:r>
            <w:proofErr w:type="spellEnd"/>
            <w:r w:rsidRPr="002F08F3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925" w:type="dxa"/>
          </w:tcPr>
          <w:p w:rsidR="00A15849" w:rsidRPr="0051306B" w:rsidRDefault="00A1584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2F08F3">
                <w:rPr>
                  <w:rFonts w:ascii="Times New Roman" w:eastAsia="Georgia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en-US"/>
                </w:rPr>
                <w:t>tukhbatovae</w:t>
              </w:r>
              <w:r w:rsidRPr="002F08F3">
                <w:rPr>
                  <w:rFonts w:ascii="Times New Roman" w:eastAsia="Georgia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en-US"/>
                </w:rPr>
                <w:t>@</w:t>
              </w:r>
              <w:r w:rsidRPr="002F08F3">
                <w:rPr>
                  <w:rFonts w:ascii="Times New Roman" w:eastAsia="Georgia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en-US"/>
                </w:rPr>
                <w:t>mail</w:t>
              </w:r>
              <w:r w:rsidRPr="002F08F3">
                <w:rPr>
                  <w:rFonts w:ascii="Times New Roman" w:eastAsia="Georgia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eastAsia="en-US"/>
                </w:rPr>
                <w:t>.</w:t>
              </w:r>
              <w:r w:rsidRPr="002F08F3">
                <w:rPr>
                  <w:rFonts w:ascii="Times New Roman" w:eastAsia="Georgia" w:hAnsi="Times New Roman" w:cs="Times New Roman"/>
                  <w:b/>
                  <w:bCs/>
                  <w:color w:val="0563C1"/>
                  <w:sz w:val="24"/>
                  <w:szCs w:val="24"/>
                  <w:u w:val="single"/>
                  <w:lang w:val="en-US" w:eastAsia="en-US"/>
                </w:rPr>
                <w:t>ru</w:t>
              </w:r>
            </w:hyperlink>
            <w:r w:rsidRPr="002F08F3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2F08F3">
              <w:rPr>
                <w:rFonts w:ascii="Times New Roman" w:eastAsia="Georgia" w:hAnsi="Times New Roman" w:cs="Times New Roman"/>
                <w:bCs/>
                <w:sz w:val="24"/>
                <w:szCs w:val="24"/>
                <w:lang w:eastAsia="en-US"/>
              </w:rPr>
              <w:t>тел: 89870641087</w:t>
            </w:r>
          </w:p>
        </w:tc>
        <w:tc>
          <w:tcPr>
            <w:tcW w:w="1800" w:type="dxa"/>
          </w:tcPr>
          <w:p w:rsidR="00A15849" w:rsidRPr="0051306B" w:rsidRDefault="00A15849" w:rsidP="002960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2F08F3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Тухбатова Эльза Магсумовна</w:t>
            </w:r>
          </w:p>
        </w:tc>
        <w:tc>
          <w:tcPr>
            <w:tcW w:w="1603" w:type="dxa"/>
          </w:tcPr>
          <w:p w:rsidR="00A15849" w:rsidRPr="0051306B" w:rsidRDefault="00A15849" w:rsidP="002960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победитель</w:t>
            </w:r>
          </w:p>
        </w:tc>
      </w:tr>
    </w:tbl>
    <w:p w:rsidR="00253C11" w:rsidRDefault="00253C11">
      <w:bookmarkStart w:id="1" w:name="_GoBack"/>
      <w:bookmarkEnd w:id="1"/>
    </w:p>
    <w:sectPr w:rsidR="00253C11" w:rsidSect="0053185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531859"/>
    <w:rsid w:val="00140127"/>
    <w:rsid w:val="00253C11"/>
    <w:rsid w:val="002C2C51"/>
    <w:rsid w:val="002D76FA"/>
    <w:rsid w:val="002F08F3"/>
    <w:rsid w:val="003020FC"/>
    <w:rsid w:val="00426698"/>
    <w:rsid w:val="0051306B"/>
    <w:rsid w:val="00531859"/>
    <w:rsid w:val="0053747A"/>
    <w:rsid w:val="005A2E1A"/>
    <w:rsid w:val="008555E1"/>
    <w:rsid w:val="008B01A5"/>
    <w:rsid w:val="00A15849"/>
    <w:rsid w:val="00AD0062"/>
    <w:rsid w:val="00AF77EA"/>
    <w:rsid w:val="00B305A1"/>
    <w:rsid w:val="00BA42BB"/>
    <w:rsid w:val="00C9490D"/>
    <w:rsid w:val="00D064AD"/>
    <w:rsid w:val="00D26A27"/>
    <w:rsid w:val="00D43172"/>
    <w:rsid w:val="00E63B0A"/>
    <w:rsid w:val="00F07E81"/>
    <w:rsid w:val="00FA2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1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318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318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ukhbatovae@mail.ru" TargetMode="External"/><Relationship Id="rId4" Type="http://schemas.openxmlformats.org/officeDocument/2006/relationships/hyperlink" Target="mailto:schg027@mail.ru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dcterms:created xsi:type="dcterms:W3CDTF">2022-10-29T13:33:00Z</dcterms:created>
  <dcterms:modified xsi:type="dcterms:W3CDTF">2022-11-11T08:06:00Z</dcterms:modified>
</cp:coreProperties>
</file>